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366AB" w14:textId="03367BCA" w:rsidR="002B0633" w:rsidRDefault="002B0633" w:rsidP="00DC0B6D">
      <w:pPr>
        <w:spacing w:after="0" w:line="240" w:lineRule="auto"/>
        <w:contextualSpacing/>
        <w:jc w:val="center"/>
        <w:rPr>
          <w:b/>
          <w:bCs/>
          <w:sz w:val="24"/>
          <w:szCs w:val="24"/>
        </w:rPr>
      </w:pPr>
      <w:r w:rsidRPr="002B0633">
        <w:rPr>
          <w:b/>
          <w:bCs/>
          <w:sz w:val="24"/>
          <w:szCs w:val="24"/>
        </w:rPr>
        <w:t xml:space="preserve">Ashy storm-petrel trends in </w:t>
      </w:r>
      <w:commentRangeStart w:id="0"/>
      <w:commentRangeStart w:id="1"/>
      <w:r w:rsidRPr="002B0633">
        <w:rPr>
          <w:b/>
          <w:bCs/>
          <w:sz w:val="24"/>
          <w:szCs w:val="24"/>
        </w:rPr>
        <w:t>abundance</w:t>
      </w:r>
      <w:commentRangeEnd w:id="0"/>
      <w:r w:rsidR="00AA3763">
        <w:rPr>
          <w:rStyle w:val="CommentReference"/>
        </w:rPr>
        <w:commentReference w:id="0"/>
      </w:r>
      <w:commentRangeEnd w:id="1"/>
      <w:r w:rsidR="00684393">
        <w:rPr>
          <w:rStyle w:val="CommentReference"/>
        </w:rPr>
        <w:commentReference w:id="1"/>
      </w:r>
      <w:r w:rsidRPr="002B0633">
        <w:rPr>
          <w:b/>
          <w:bCs/>
          <w:sz w:val="24"/>
          <w:szCs w:val="24"/>
        </w:rPr>
        <w:t xml:space="preserve"> at the Farallon Islands</w:t>
      </w:r>
      <w:r w:rsidR="00AA3763">
        <w:rPr>
          <w:b/>
          <w:bCs/>
          <w:sz w:val="24"/>
          <w:szCs w:val="24"/>
        </w:rPr>
        <w:t>, 2007-2021</w:t>
      </w:r>
      <w:r w:rsidR="00DC0B6D">
        <w:rPr>
          <w:b/>
          <w:bCs/>
          <w:sz w:val="24"/>
          <w:szCs w:val="24"/>
        </w:rPr>
        <w:t xml:space="preserve">: </w:t>
      </w:r>
      <w:r w:rsidR="00190000">
        <w:rPr>
          <w:b/>
          <w:bCs/>
          <w:sz w:val="24"/>
          <w:szCs w:val="24"/>
        </w:rPr>
        <w:t>Preliminary u</w:t>
      </w:r>
      <w:r w:rsidRPr="002B0633">
        <w:rPr>
          <w:b/>
          <w:bCs/>
          <w:sz w:val="24"/>
          <w:szCs w:val="24"/>
        </w:rPr>
        <w:t xml:space="preserve">pdate for </w:t>
      </w:r>
      <w:r w:rsidR="00190000">
        <w:rPr>
          <w:b/>
          <w:bCs/>
          <w:sz w:val="24"/>
          <w:szCs w:val="24"/>
        </w:rPr>
        <w:t>the U.S. Fish and Wildlife Service, Farallon Islands National Wildlife Refuge</w:t>
      </w:r>
    </w:p>
    <w:p w14:paraId="26170290" w14:textId="77777777" w:rsidR="00130D81" w:rsidRDefault="00130D81" w:rsidP="00DC0B6D">
      <w:pPr>
        <w:spacing w:after="0" w:line="240" w:lineRule="auto"/>
        <w:contextualSpacing/>
        <w:jc w:val="center"/>
        <w:rPr>
          <w:b/>
          <w:bCs/>
          <w:sz w:val="24"/>
          <w:szCs w:val="24"/>
        </w:rPr>
      </w:pPr>
    </w:p>
    <w:p w14:paraId="7725401A" w14:textId="5D55FF10" w:rsidR="00DD0C78" w:rsidRDefault="00DC0B6D" w:rsidP="00DD0C78">
      <w:pPr>
        <w:spacing w:line="240" w:lineRule="auto"/>
        <w:contextualSpacing/>
        <w:jc w:val="center"/>
        <w:rPr>
          <w:b/>
          <w:bCs/>
          <w:sz w:val="24"/>
          <w:szCs w:val="24"/>
        </w:rPr>
      </w:pPr>
      <w:r>
        <w:rPr>
          <w:b/>
          <w:bCs/>
          <w:sz w:val="24"/>
          <w:szCs w:val="24"/>
        </w:rPr>
        <w:t>Nadav Nur Ph.D. and Pete Warzybok – Point Blue Conservation Science</w:t>
      </w:r>
      <w:r w:rsidR="00DD0C78">
        <w:rPr>
          <w:b/>
          <w:bCs/>
          <w:sz w:val="24"/>
          <w:szCs w:val="24"/>
        </w:rPr>
        <w:t>, Petaluma, CA</w:t>
      </w:r>
    </w:p>
    <w:p w14:paraId="4726E37A" w14:textId="1F9FBFE7" w:rsidR="00DD0C78" w:rsidRDefault="00DD0C78" w:rsidP="00DD0C78">
      <w:pPr>
        <w:spacing w:line="240" w:lineRule="auto"/>
        <w:contextualSpacing/>
        <w:jc w:val="center"/>
        <w:rPr>
          <w:b/>
          <w:bCs/>
          <w:sz w:val="24"/>
          <w:szCs w:val="24"/>
        </w:rPr>
      </w:pPr>
      <w:r>
        <w:rPr>
          <w:b/>
          <w:bCs/>
          <w:sz w:val="24"/>
          <w:szCs w:val="24"/>
        </w:rPr>
        <w:t>November 24, 2021</w:t>
      </w:r>
    </w:p>
    <w:p w14:paraId="4E91CB3F" w14:textId="77777777" w:rsidR="00DD0C78" w:rsidRPr="002B0633" w:rsidRDefault="00DD0C78" w:rsidP="00DD0C78">
      <w:pPr>
        <w:spacing w:line="240" w:lineRule="auto"/>
        <w:contextualSpacing/>
        <w:jc w:val="center"/>
        <w:rPr>
          <w:b/>
          <w:bCs/>
          <w:sz w:val="24"/>
          <w:szCs w:val="24"/>
        </w:rPr>
      </w:pPr>
    </w:p>
    <w:p w14:paraId="4BAC5AAF" w14:textId="39BF262F" w:rsidR="002B0633" w:rsidRDefault="00DD0C78" w:rsidP="002B0633">
      <w:r w:rsidRPr="00DD0C78">
        <w:t xml:space="preserve">We are providing you a preliminary update on the trend in ashy storm-petrel abundance for the period 2007-2021. </w:t>
      </w:r>
      <w:r w:rsidR="002B0633">
        <w:t xml:space="preserve">In Nur et al. (2019), we </w:t>
      </w:r>
      <w:r w:rsidR="00337044">
        <w:t xml:space="preserve">analyzed </w:t>
      </w:r>
      <w:r w:rsidR="002B0633">
        <w:t xml:space="preserve">long term ashy storm-petrel capture data from 2000 to 2012 to quantify recent trends in storm-petrel abundance on the Farallon Islands National Wildlife Refuge. We then </w:t>
      </w:r>
      <w:r w:rsidR="00815976">
        <w:t xml:space="preserve">used </w:t>
      </w:r>
      <w:r w:rsidR="00337044">
        <w:t>estimates of storm-petrel survival and fecundity, together with the observed trends</w:t>
      </w:r>
      <w:r w:rsidR="008739FF">
        <w:t>,</w:t>
      </w:r>
      <w:r w:rsidR="00337044">
        <w:t xml:space="preserve"> </w:t>
      </w:r>
      <w:r w:rsidR="002B0633">
        <w:t xml:space="preserve">to model projected population change </w:t>
      </w:r>
      <w:r w:rsidR="00815976">
        <w:t xml:space="preserve">up to </w:t>
      </w:r>
      <w:r w:rsidR="002B0633">
        <w:t>20 years into the future, assuming that owl abundance, storm-petrel survival</w:t>
      </w:r>
      <w:r w:rsidR="00815976">
        <w:t xml:space="preserve"> rates</w:t>
      </w:r>
      <w:r w:rsidR="002B0633">
        <w:t>, and storm-petrel fecundity remained unchanged</w:t>
      </w:r>
      <w:r w:rsidR="00815976">
        <w:t xml:space="preserve"> from the most recent years in the study, 2009-2012</w:t>
      </w:r>
      <w:r w:rsidR="002B0633">
        <w:t xml:space="preserve">. Given those conditions, we found that the ashy storm-petrel population could be expected to decline by </w:t>
      </w:r>
      <w:r w:rsidR="00F102DC">
        <w:t>an estimated</w:t>
      </w:r>
      <w:r w:rsidR="00551011">
        <w:t xml:space="preserve"> </w:t>
      </w:r>
      <w:r w:rsidR="002B0633">
        <w:t>38%</w:t>
      </w:r>
      <w:r w:rsidR="00F102DC">
        <w:t xml:space="preserve"> </w:t>
      </w:r>
      <w:bookmarkStart w:id="2" w:name="_Hlk88567317"/>
      <w:r w:rsidR="00F102DC">
        <w:t>(</w:t>
      </w:r>
      <w:r w:rsidR="00F102DC">
        <w:rPr>
          <w:rFonts w:cstheme="minorHAnsi"/>
        </w:rPr>
        <w:t>±</w:t>
      </w:r>
      <w:r w:rsidR="00F102DC">
        <w:t xml:space="preserve"> </w:t>
      </w:r>
      <w:r w:rsidR="00E86392">
        <w:t>15</w:t>
      </w:r>
      <w:r w:rsidR="00F102DC">
        <w:t>%</w:t>
      </w:r>
      <w:bookmarkEnd w:id="2"/>
      <w:r w:rsidR="00551011">
        <w:t>)</w:t>
      </w:r>
      <w:r w:rsidR="002B0633">
        <w:t xml:space="preserve"> after 10 years and </w:t>
      </w:r>
      <w:r w:rsidR="00F102DC">
        <w:t>an estimated</w:t>
      </w:r>
      <w:r w:rsidR="00551011">
        <w:t xml:space="preserve"> </w:t>
      </w:r>
      <w:r w:rsidR="002B0633">
        <w:t>63%</w:t>
      </w:r>
      <w:r w:rsidR="00337044">
        <w:t xml:space="preserve"> </w:t>
      </w:r>
      <w:r w:rsidR="00B26934">
        <w:t>(</w:t>
      </w:r>
      <w:r w:rsidR="00B26934">
        <w:rPr>
          <w:rFonts w:cstheme="minorHAnsi"/>
        </w:rPr>
        <w:t>±</w:t>
      </w:r>
      <w:r w:rsidR="00B26934">
        <w:t xml:space="preserve"> </w:t>
      </w:r>
      <w:r w:rsidR="00264250">
        <w:t>13</w:t>
      </w:r>
      <w:r w:rsidR="00B26934">
        <w:t>%)</w:t>
      </w:r>
      <w:r w:rsidR="002B0633">
        <w:t xml:space="preserve"> after 20 years.</w:t>
      </w:r>
    </w:p>
    <w:p w14:paraId="16ED6244" w14:textId="6FC2AE20" w:rsidR="002B0633" w:rsidRDefault="002B0633" w:rsidP="002B0633">
      <w:r>
        <w:t>Recently, we had the opportunity to examine the observed capture rates from 2013 to 2021 to ask whether the previously observed declining trend has continued in recent years. To do this</w:t>
      </w:r>
      <w:r w:rsidR="00AA3763">
        <w:t>,</w:t>
      </w:r>
      <w:r>
        <w:t xml:space="preserve"> we </w:t>
      </w:r>
      <w:r w:rsidR="00551011">
        <w:t xml:space="preserve">analyzed </w:t>
      </w:r>
      <w:r>
        <w:t xml:space="preserve">an ashy storm-petrel abundance index based on mist-net capture </w:t>
      </w:r>
      <w:r w:rsidR="00551011">
        <w:t xml:space="preserve">rates </w:t>
      </w:r>
      <w:r w:rsidR="00D8394B">
        <w:t xml:space="preserve">from the Farallon Islands and </w:t>
      </w:r>
      <w:r w:rsidR="00551011">
        <w:t xml:space="preserve">statistically </w:t>
      </w:r>
      <w:r w:rsidR="00D8394B">
        <w:t xml:space="preserve">corrected for </w:t>
      </w:r>
      <w:r w:rsidR="00551011">
        <w:t>nighttime visibility (</w:t>
      </w:r>
      <w:r w:rsidR="00D8394B">
        <w:t>moon phase</w:t>
      </w:r>
      <w:r w:rsidR="00551011">
        <w:t xml:space="preserve"> and </w:t>
      </w:r>
      <w:r w:rsidR="00D8394B">
        <w:t>cloud cover</w:t>
      </w:r>
      <w:r w:rsidR="00551011">
        <w:t>)</w:t>
      </w:r>
      <w:r w:rsidR="00D8394B">
        <w:t xml:space="preserve"> and netting date</w:t>
      </w:r>
      <w:r w:rsidR="00551011">
        <w:t xml:space="preserve"> within the breeding season</w:t>
      </w:r>
      <w:r w:rsidR="00D8394B">
        <w:t>, factors which have been shown to influence capture rates</w:t>
      </w:r>
      <w:r w:rsidR="00A10F20">
        <w:t xml:space="preserve">. </w:t>
      </w:r>
      <w:r w:rsidR="00D775C1">
        <w:t xml:space="preserve">We then modeled the capture rates for the period of 2007 to </w:t>
      </w:r>
      <w:r w:rsidR="008739FF">
        <w:t>2021</w:t>
      </w:r>
      <w:r w:rsidR="00D775C1">
        <w:t xml:space="preserve"> as an index of the population trend during this time.</w:t>
      </w:r>
      <w:r w:rsidR="00B26934">
        <w:t xml:space="preserve"> We modeled </w:t>
      </w:r>
      <w:r w:rsidR="00726436">
        <w:t xml:space="preserve">capture rates </w:t>
      </w:r>
      <w:r w:rsidR="00B26934">
        <w:t xml:space="preserve">since 2007, since this was the first year in which burrowing owl abundance began to increase, </w:t>
      </w:r>
      <w:r w:rsidR="00726436">
        <w:t xml:space="preserve">with the highest levels of owl abundance observed in the most recent years, </w:t>
      </w:r>
      <w:r w:rsidR="008739FF">
        <w:t>i.e., since 2009</w:t>
      </w:r>
      <w:r w:rsidR="00726436">
        <w:t>.</w:t>
      </w:r>
    </w:p>
    <w:p w14:paraId="37E17D6B" w14:textId="706DF172" w:rsidR="002B0633" w:rsidRPr="002C4C78" w:rsidRDefault="002B0633" w:rsidP="002B0633">
      <w:pPr>
        <w:rPr>
          <w:rFonts w:cstheme="minorHAnsi"/>
        </w:rPr>
      </w:pPr>
      <w:r>
        <w:t xml:space="preserve">We found that there </w:t>
      </w:r>
      <w:r w:rsidR="00F85C54">
        <w:t>has been an estimated</w:t>
      </w:r>
      <w:r>
        <w:t xml:space="preserve"> 2.7%</w:t>
      </w:r>
      <w:r w:rsidR="00747564">
        <w:t xml:space="preserve"> (</w:t>
      </w:r>
      <w:r w:rsidR="00747564">
        <w:rPr>
          <w:rFonts w:cstheme="minorHAnsi"/>
        </w:rPr>
        <w:t>±</w:t>
      </w:r>
      <w:r w:rsidR="00747564">
        <w:t xml:space="preserve"> 1.1%) </w:t>
      </w:r>
      <w:r>
        <w:t>per year decline in storm-petrel capture rates since 20</w:t>
      </w:r>
      <w:r w:rsidR="00D775C1">
        <w:t>07</w:t>
      </w:r>
      <w:r w:rsidR="00F85C54">
        <w:t xml:space="preserve"> (P = 0.018)</w:t>
      </w:r>
      <w:r>
        <w:t>, resulting in a</w:t>
      </w:r>
      <w:r w:rsidR="00726436">
        <w:t>n estimated</w:t>
      </w:r>
      <w:r>
        <w:t xml:space="preserve"> cumulative decline </w:t>
      </w:r>
      <w:r w:rsidR="00747564">
        <w:t xml:space="preserve">in capture rates </w:t>
      </w:r>
      <w:r>
        <w:t xml:space="preserve">of </w:t>
      </w:r>
      <w:r w:rsidR="00D775C1">
        <w:t>3</w:t>
      </w:r>
      <w:r>
        <w:t>1.8%</w:t>
      </w:r>
      <w:r w:rsidR="00D775C1">
        <w:t xml:space="preserve"> (</w:t>
      </w:r>
      <w:r w:rsidR="00F07CD3">
        <w:rPr>
          <w:rFonts w:cstheme="minorHAnsi"/>
        </w:rPr>
        <w:t>±</w:t>
      </w:r>
      <w:r w:rsidR="00AA3763">
        <w:rPr>
          <w:rFonts w:cstheme="minorHAnsi"/>
        </w:rPr>
        <w:t xml:space="preserve"> </w:t>
      </w:r>
      <w:r w:rsidR="00F07CD3">
        <w:t>10.8%</w:t>
      </w:r>
      <w:r w:rsidR="00AA3763">
        <w:t>;</w:t>
      </w:r>
      <w:r w:rsidR="00F07CD3">
        <w:t xml:space="preserve"> </w:t>
      </w:r>
      <w:r w:rsidR="00D775C1">
        <w:t>Figure 1)</w:t>
      </w:r>
      <w:r>
        <w:t xml:space="preserve">. </w:t>
      </w:r>
      <w:r w:rsidR="00D775C1">
        <w:t xml:space="preserve">These results demonstrate </w:t>
      </w:r>
      <w:r w:rsidR="0090254D">
        <w:t xml:space="preserve">that the ashy-storm petrel population (as indexed by </w:t>
      </w:r>
      <w:r w:rsidR="00F85C54">
        <w:t xml:space="preserve">its </w:t>
      </w:r>
      <w:r w:rsidR="0090254D">
        <w:t xml:space="preserve">capture rates) </w:t>
      </w:r>
      <w:r w:rsidR="00747564">
        <w:t>appears to have</w:t>
      </w:r>
      <w:r w:rsidR="0090254D">
        <w:t xml:space="preserve"> continued to decline significantly since </w:t>
      </w:r>
      <w:r w:rsidR="003776BF">
        <w:t xml:space="preserve">years included in </w:t>
      </w:r>
      <w:r w:rsidR="0090254D">
        <w:t xml:space="preserve">the initial modeling effort published in the </w:t>
      </w:r>
      <w:r w:rsidR="00E5777E">
        <w:t xml:space="preserve">Service’s </w:t>
      </w:r>
      <w:r w:rsidR="0090254D">
        <w:t xml:space="preserve">Final EIS </w:t>
      </w:r>
      <w:r w:rsidR="00E5777E">
        <w:t xml:space="preserve">(USFWS 2019) </w:t>
      </w:r>
      <w:r w:rsidR="0090254D">
        <w:t xml:space="preserve">and Nur et al. </w:t>
      </w:r>
      <w:r w:rsidR="0090254D" w:rsidRPr="002C4C78">
        <w:rPr>
          <w:rFonts w:cstheme="minorHAnsi"/>
        </w:rPr>
        <w:t xml:space="preserve">(2019). </w:t>
      </w:r>
      <w:r w:rsidRPr="002C4C78">
        <w:rPr>
          <w:rFonts w:cstheme="minorHAnsi"/>
        </w:rPr>
        <w:t xml:space="preserve">This </w:t>
      </w:r>
      <w:r w:rsidR="00684393">
        <w:rPr>
          <w:rFonts w:cstheme="minorHAnsi"/>
        </w:rPr>
        <w:t xml:space="preserve">decline is well within the confidence interval of, and thus consistent with, the </w:t>
      </w:r>
      <w:r w:rsidRPr="002C4C78">
        <w:rPr>
          <w:rFonts w:cstheme="minorHAnsi"/>
        </w:rPr>
        <w:t>original model</w:t>
      </w:r>
      <w:r w:rsidR="00684393">
        <w:rPr>
          <w:rFonts w:cstheme="minorHAnsi"/>
        </w:rPr>
        <w:t xml:space="preserve"> projection. </w:t>
      </w:r>
    </w:p>
    <w:p w14:paraId="238CF914" w14:textId="51A76C34" w:rsidR="009F3FD7" w:rsidRDefault="009F3FD7" w:rsidP="00D14B53">
      <w:pPr>
        <w:spacing w:after="0"/>
        <w:contextualSpacing/>
        <w:rPr>
          <w:rFonts w:cstheme="minorHAnsi"/>
        </w:rPr>
      </w:pPr>
      <w:r>
        <w:rPr>
          <w:rFonts w:cstheme="minorHAnsi"/>
        </w:rPr>
        <w:t xml:space="preserve">It is noteworthy that the results from the population projection model align well with the results from the analysis of the abundance index based on capture rates because the approaches are quite different. </w:t>
      </w:r>
    </w:p>
    <w:p w14:paraId="4D93C2A0" w14:textId="53E948FA" w:rsidR="00C66124" w:rsidRDefault="009F3FD7" w:rsidP="00D14B53">
      <w:pPr>
        <w:spacing w:after="0"/>
        <w:contextualSpacing/>
        <w:rPr>
          <w:rFonts w:cstheme="minorHAnsi"/>
        </w:rPr>
      </w:pPr>
      <w:r>
        <w:rPr>
          <w:rFonts w:cstheme="minorHAnsi"/>
        </w:rPr>
        <w:t xml:space="preserve">For the population projection model, we determined survival rates, </w:t>
      </w:r>
      <w:r w:rsidR="009303FB">
        <w:rPr>
          <w:rFonts w:cstheme="minorHAnsi"/>
        </w:rPr>
        <w:t xml:space="preserve">how they varied with owl abundance, and combined that with estimates of fecundity to make projections of the change in population size beyond 2012, based on data from 2000 to 2012. In contrast, capture rates do not measure population size </w:t>
      </w:r>
      <w:r w:rsidR="00C66124">
        <w:rPr>
          <w:rFonts w:cstheme="minorHAnsi"/>
        </w:rPr>
        <w:t xml:space="preserve">directly, but rather provide an index of population </w:t>
      </w:r>
      <w:r w:rsidR="007258FF">
        <w:rPr>
          <w:rFonts w:cstheme="minorHAnsi"/>
        </w:rPr>
        <w:t>trend</w:t>
      </w:r>
      <w:r w:rsidR="0057023C">
        <w:rPr>
          <w:rFonts w:cstheme="minorHAnsi"/>
        </w:rPr>
        <w:t xml:space="preserve">. </w:t>
      </w:r>
      <w:r w:rsidR="00C66124">
        <w:rPr>
          <w:rFonts w:cstheme="minorHAnsi"/>
        </w:rPr>
        <w:t xml:space="preserve">While we can expect that capture rates increase as the abundance of storm-petrels increases, other factors also influence the rate at which storm-petrels are caught. Hence for our statistical analysis of capture rates, we controlled for the effects of nighttime visibility and </w:t>
      </w:r>
      <w:r w:rsidR="003776BF">
        <w:rPr>
          <w:rFonts w:cstheme="minorHAnsi"/>
        </w:rPr>
        <w:t>for</w:t>
      </w:r>
      <w:r w:rsidR="00C66124">
        <w:rPr>
          <w:rFonts w:cstheme="minorHAnsi"/>
        </w:rPr>
        <w:t xml:space="preserve"> </w:t>
      </w:r>
      <w:r w:rsidR="003776BF">
        <w:rPr>
          <w:rFonts w:cstheme="minorHAnsi"/>
        </w:rPr>
        <w:t xml:space="preserve">the </w:t>
      </w:r>
      <w:r w:rsidR="00C66124">
        <w:rPr>
          <w:rFonts w:cstheme="minorHAnsi"/>
        </w:rPr>
        <w:t>time of year within the breeding season, which reflects changes in the flight behavior of ashy storm-petrels</w:t>
      </w:r>
      <w:r w:rsidR="00541B28">
        <w:rPr>
          <w:rFonts w:cstheme="minorHAnsi"/>
        </w:rPr>
        <w:t xml:space="preserve">, and thus their susceptibility to capture. Controlling for these two factors provided us with </w:t>
      </w:r>
      <w:r w:rsidR="003776BF">
        <w:rPr>
          <w:rFonts w:cstheme="minorHAnsi"/>
        </w:rPr>
        <w:t>robust</w:t>
      </w:r>
      <w:r w:rsidR="00541B28">
        <w:rPr>
          <w:rFonts w:cstheme="minorHAnsi"/>
        </w:rPr>
        <w:t xml:space="preserve"> estimates of changes in the abundance-index over time, which support the </w:t>
      </w:r>
      <w:r w:rsidR="003776BF">
        <w:rPr>
          <w:rFonts w:cstheme="minorHAnsi"/>
        </w:rPr>
        <w:t xml:space="preserve">estimates of </w:t>
      </w:r>
      <w:r w:rsidR="00541B28">
        <w:rPr>
          <w:rFonts w:cstheme="minorHAnsi"/>
        </w:rPr>
        <w:t>prospective population change reported in Nur et al. (2019).</w:t>
      </w:r>
    </w:p>
    <w:p w14:paraId="21563F9F" w14:textId="77777777" w:rsidR="009F3FD7" w:rsidRDefault="009F3FD7" w:rsidP="00D14B53">
      <w:pPr>
        <w:spacing w:after="0"/>
        <w:contextualSpacing/>
        <w:rPr>
          <w:rFonts w:cstheme="minorHAnsi"/>
        </w:rPr>
      </w:pPr>
    </w:p>
    <w:p w14:paraId="2B479F60" w14:textId="796A9842" w:rsidR="00483304" w:rsidRDefault="00541B28">
      <w:r>
        <w:rPr>
          <w:rFonts w:cstheme="minorHAnsi"/>
        </w:rPr>
        <w:lastRenderedPageBreak/>
        <w:t xml:space="preserve">We </w:t>
      </w:r>
      <w:r w:rsidR="003776BF">
        <w:rPr>
          <w:rFonts w:cstheme="minorHAnsi"/>
        </w:rPr>
        <w:t xml:space="preserve">note </w:t>
      </w:r>
      <w:r>
        <w:rPr>
          <w:rFonts w:cstheme="minorHAnsi"/>
        </w:rPr>
        <w:t>that these results are considered preliminary and have not b</w:t>
      </w:r>
      <w:bookmarkStart w:id="3" w:name="_GoBack"/>
      <w:bookmarkEnd w:id="3"/>
      <w:r>
        <w:rPr>
          <w:rFonts w:cstheme="minorHAnsi"/>
        </w:rPr>
        <w:t xml:space="preserve">een peer </w:t>
      </w:r>
      <w:commentRangeStart w:id="4"/>
      <w:commentRangeStart w:id="5"/>
      <w:commentRangeStart w:id="6"/>
      <w:r>
        <w:rPr>
          <w:rFonts w:cstheme="minorHAnsi"/>
        </w:rPr>
        <w:t>reviewed</w:t>
      </w:r>
      <w:commentRangeEnd w:id="4"/>
      <w:r w:rsidR="00CE4B8E">
        <w:rPr>
          <w:rStyle w:val="CommentReference"/>
        </w:rPr>
        <w:commentReference w:id="4"/>
      </w:r>
      <w:commentRangeEnd w:id="5"/>
      <w:r w:rsidR="006507D0">
        <w:rPr>
          <w:rStyle w:val="CommentReference"/>
        </w:rPr>
        <w:commentReference w:id="5"/>
      </w:r>
      <w:commentRangeEnd w:id="6"/>
      <w:r w:rsidR="004925B3">
        <w:rPr>
          <w:rStyle w:val="CommentReference"/>
        </w:rPr>
        <w:commentReference w:id="6"/>
      </w:r>
      <w:r>
        <w:rPr>
          <w:rFonts w:cstheme="minorHAnsi"/>
        </w:rPr>
        <w:t xml:space="preserve">. </w:t>
      </w:r>
      <w:bookmarkStart w:id="7" w:name="_Hlk88570730"/>
      <w:ins w:id="8" w:author="McChesney, Gerry" w:date="2021-11-30T15:51:00Z">
        <w:r w:rsidR="00225CA4">
          <w:rPr>
            <w:rFonts w:cstheme="minorHAnsi"/>
          </w:rPr>
          <w:t xml:space="preserve">These analyses should be cited as </w:t>
        </w:r>
        <w:commentRangeStart w:id="9"/>
        <w:r w:rsidR="00225CA4">
          <w:rPr>
            <w:rFonts w:cstheme="minorHAnsi"/>
          </w:rPr>
          <w:t>Point Blue Conservation Science</w:t>
        </w:r>
      </w:ins>
      <w:commentRangeEnd w:id="9"/>
      <w:ins w:id="10" w:author="McChesney, Gerry" w:date="2021-11-30T15:52:00Z">
        <w:r w:rsidR="00225CA4">
          <w:rPr>
            <w:rStyle w:val="CommentReference"/>
          </w:rPr>
          <w:commentReference w:id="9"/>
        </w:r>
      </w:ins>
      <w:ins w:id="11" w:author="McChesney, Gerry" w:date="2021-11-30T15:51:00Z">
        <w:r w:rsidR="00225CA4">
          <w:rPr>
            <w:rFonts w:cstheme="minorHAnsi"/>
          </w:rPr>
          <w:t xml:space="preserve">, unpublished data. </w:t>
        </w:r>
      </w:ins>
    </w:p>
    <w:bookmarkEnd w:id="7"/>
    <w:p w14:paraId="0E47C3EB" w14:textId="66110FEE" w:rsidR="00483304" w:rsidRDefault="00483304">
      <w:r w:rsidRPr="002717AA">
        <w:rPr>
          <w:b/>
          <w:bCs/>
          <w:noProof/>
          <w:sz w:val="28"/>
          <w:szCs w:val="28"/>
        </w:rPr>
        <w:drawing>
          <wp:inline distT="0" distB="0" distL="0" distR="0" wp14:anchorId="44502A00" wp14:editId="1B09E7DF">
            <wp:extent cx="4828381" cy="351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31067" cy="3513504"/>
                    </a:xfrm>
                    <a:prstGeom prst="rect">
                      <a:avLst/>
                    </a:prstGeom>
                    <a:noFill/>
                    <a:ln>
                      <a:noFill/>
                    </a:ln>
                  </pic:spPr>
                </pic:pic>
              </a:graphicData>
            </a:graphic>
          </wp:inline>
        </w:drawing>
      </w:r>
    </w:p>
    <w:p w14:paraId="379D06F6" w14:textId="2AA57994" w:rsidR="00984320" w:rsidRDefault="00984320">
      <w:commentRangeStart w:id="12"/>
      <w:commentRangeStart w:id="13"/>
      <w:r>
        <w:t>Figure 1.  Estima</w:t>
      </w:r>
      <w:commentRangeEnd w:id="12"/>
      <w:r w:rsidR="00CE4B8E">
        <w:rPr>
          <w:rStyle w:val="CommentReference"/>
        </w:rPr>
        <w:commentReference w:id="12"/>
      </w:r>
      <w:commentRangeEnd w:id="13"/>
      <w:r w:rsidR="009A0605">
        <w:rPr>
          <w:rStyle w:val="CommentReference"/>
        </w:rPr>
        <w:commentReference w:id="13"/>
      </w:r>
      <w:r>
        <w:t xml:space="preserve">ted trend in ashy storm-petrel abundance index, 2007-2021, based on statistical model for capture rates </w:t>
      </w:r>
      <w:bookmarkStart w:id="14" w:name="_Hlk88570940"/>
      <w:r>
        <w:t>(birds caught per net-hour, n = 93 netting sessions)</w:t>
      </w:r>
      <w:bookmarkEnd w:id="14"/>
      <w:r w:rsidR="00DC0B6D">
        <w:t xml:space="preserve">. </w:t>
      </w:r>
      <w:r>
        <w:t>95% CI shown in shading. The abundance index is on natural-log scale</w:t>
      </w:r>
      <w:r w:rsidR="00DC0B6D">
        <w:t xml:space="preserve">. </w:t>
      </w:r>
      <w:r>
        <w:t xml:space="preserve">Individual values (filled circles) are year-specific estimates based </w:t>
      </w:r>
      <w:r w:rsidR="00553EA0">
        <w:t xml:space="preserve">on a statistical model controlling for visibility and netting date. </w:t>
      </w:r>
    </w:p>
    <w:p w14:paraId="2935F03E" w14:textId="77F9119C" w:rsidR="00C7189B" w:rsidRDefault="00C7189B"/>
    <w:p w14:paraId="2925912C" w14:textId="213F166F" w:rsidR="00C7189B" w:rsidRDefault="00C7189B"/>
    <w:p w14:paraId="0C4C64D0" w14:textId="21ED4541" w:rsidR="00C7189B" w:rsidRDefault="00C7189B">
      <w:commentRangeStart w:id="15"/>
      <w:commentRangeStart w:id="16"/>
      <w:r>
        <w:rPr>
          <w:b/>
        </w:rPr>
        <w:t>References</w:t>
      </w:r>
      <w:commentRangeEnd w:id="15"/>
      <w:r>
        <w:rPr>
          <w:rStyle w:val="CommentReference"/>
        </w:rPr>
        <w:commentReference w:id="15"/>
      </w:r>
      <w:commentRangeEnd w:id="16"/>
      <w:r w:rsidR="009A0605">
        <w:rPr>
          <w:rStyle w:val="CommentReference"/>
        </w:rPr>
        <w:commentReference w:id="16"/>
      </w:r>
      <w:r>
        <w:rPr>
          <w:b/>
        </w:rPr>
        <w:t>:</w:t>
      </w:r>
    </w:p>
    <w:p w14:paraId="6AD71920" w14:textId="77777777" w:rsidR="009A0605" w:rsidRPr="009A0605" w:rsidRDefault="006542A9" w:rsidP="00C7189B">
      <w:pPr>
        <w:pStyle w:val="Default"/>
        <w:ind w:left="720" w:hanging="720"/>
        <w:rPr>
          <w:rFonts w:asciiTheme="minorHAnsi" w:hAnsiTheme="minorHAnsi" w:cstheme="minorHAnsi"/>
          <w:sz w:val="22"/>
          <w:szCs w:val="22"/>
        </w:rPr>
      </w:pPr>
      <w:r w:rsidRPr="00684393">
        <w:rPr>
          <w:rFonts w:asciiTheme="minorHAnsi" w:hAnsiTheme="minorHAnsi" w:cstheme="minorHAnsi"/>
          <w:sz w:val="22"/>
          <w:szCs w:val="22"/>
        </w:rPr>
        <w:t>Nur, N., Bradley, R.W., Salas, L., Warzybok, P. and Jahncke, J. 2019. Evaluating population impacts of predation by owls on storm petrels in relation to proposed island mouse eradication. Ecosphere, 10(10)</w:t>
      </w:r>
      <w:r w:rsidR="009A0605" w:rsidRPr="00684393">
        <w:rPr>
          <w:rFonts w:asciiTheme="minorHAnsi" w:hAnsiTheme="minorHAnsi" w:cstheme="minorHAnsi"/>
          <w:sz w:val="22"/>
          <w:szCs w:val="22"/>
        </w:rPr>
        <w:t xml:space="preserve">. </w:t>
      </w:r>
      <w:hyperlink r:id="rId7" w:history="1">
        <w:r w:rsidR="009A0605" w:rsidRPr="009A0605">
          <w:rPr>
            <w:rFonts w:asciiTheme="minorHAnsi" w:hAnsiTheme="minorHAnsi" w:cstheme="minorHAnsi"/>
            <w:color w:val="0000FF"/>
            <w:sz w:val="22"/>
            <w:szCs w:val="22"/>
            <w:u w:val="single"/>
          </w:rPr>
          <w:t>https://doi.org/10.1002/ecs2.2878</w:t>
        </w:r>
      </w:hyperlink>
    </w:p>
    <w:p w14:paraId="4A5ED6BE" w14:textId="77777777" w:rsidR="009A0605" w:rsidRPr="009A0605" w:rsidRDefault="009A0605" w:rsidP="00C7189B">
      <w:pPr>
        <w:pStyle w:val="Default"/>
        <w:ind w:left="720" w:hanging="720"/>
        <w:rPr>
          <w:rFonts w:asciiTheme="minorHAnsi" w:hAnsiTheme="minorHAnsi" w:cstheme="minorHAnsi"/>
          <w:sz w:val="22"/>
          <w:szCs w:val="22"/>
        </w:rPr>
      </w:pPr>
    </w:p>
    <w:p w14:paraId="6E92EF37" w14:textId="0057FBAD" w:rsidR="00C7189B" w:rsidRPr="009A0605" w:rsidRDefault="00C7189B" w:rsidP="00C7189B">
      <w:pPr>
        <w:pStyle w:val="Default"/>
        <w:ind w:left="720" w:hanging="720"/>
        <w:rPr>
          <w:rFonts w:asciiTheme="minorHAnsi" w:hAnsiTheme="minorHAnsi" w:cstheme="minorHAnsi"/>
          <w:noProof/>
          <w:sz w:val="22"/>
          <w:szCs w:val="22"/>
        </w:rPr>
      </w:pPr>
      <w:r w:rsidRPr="009A0605">
        <w:rPr>
          <w:rFonts w:asciiTheme="minorHAnsi" w:hAnsiTheme="minorHAnsi" w:cstheme="minorHAnsi"/>
          <w:noProof/>
          <w:sz w:val="22"/>
          <w:szCs w:val="22"/>
        </w:rPr>
        <w:t xml:space="preserve">U.S. Fish and Wildlife Service (USFWS). 2019. </w:t>
      </w:r>
      <w:r w:rsidRPr="009A0605">
        <w:rPr>
          <w:rFonts w:asciiTheme="minorHAnsi" w:hAnsiTheme="minorHAnsi" w:cstheme="minorHAnsi"/>
          <w:bCs/>
          <w:sz w:val="22"/>
          <w:szCs w:val="22"/>
        </w:rPr>
        <w:t xml:space="preserve">Farallon Islands National Wildlife Refuge: </w:t>
      </w:r>
      <w:r w:rsidRPr="009A0605">
        <w:rPr>
          <w:rFonts w:asciiTheme="minorHAnsi" w:hAnsiTheme="minorHAnsi" w:cstheme="minorHAnsi"/>
          <w:iCs/>
          <w:sz w:val="22"/>
          <w:szCs w:val="22"/>
        </w:rPr>
        <w:t xml:space="preserve">South Farallon Islands Invasive House Mouse Eradication Project: Final Environmental Impact Statement. </w:t>
      </w:r>
      <w:r w:rsidRPr="009A0605">
        <w:rPr>
          <w:rFonts w:asciiTheme="minorHAnsi" w:hAnsiTheme="minorHAnsi" w:cstheme="minorHAnsi"/>
          <w:noProof/>
          <w:sz w:val="22"/>
          <w:szCs w:val="22"/>
        </w:rPr>
        <w:t>U.S. Fish and Wildlife Service, San Francisco Bay National Wildlife Refuge Complex, Fremont, California.</w:t>
      </w:r>
    </w:p>
    <w:p w14:paraId="49458C8C" w14:textId="0C2DC54F" w:rsidR="00C7189B" w:rsidRDefault="00C7189B"/>
    <w:p w14:paraId="52F71122" w14:textId="4FD26059" w:rsidR="00C7189B" w:rsidRPr="00C7189B" w:rsidRDefault="00C7189B"/>
    <w:sectPr w:rsidR="00C7189B" w:rsidRPr="00C7189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cChesney, Gerry" w:date="2021-11-24T13:49:00Z" w:initials="MG">
    <w:p w14:paraId="5A53DB48" w14:textId="325BF86F" w:rsidR="00AA3763" w:rsidRDefault="00AA3763">
      <w:pPr>
        <w:pStyle w:val="CommentText"/>
      </w:pPr>
      <w:r>
        <w:rPr>
          <w:rStyle w:val="CommentReference"/>
        </w:rPr>
        <w:annotationRef/>
      </w:r>
      <w:r>
        <w:t>Is “abundance index” a more accurate title?</w:t>
      </w:r>
    </w:p>
  </w:comment>
  <w:comment w:id="1" w:author="Pete Warzybok" w:date="2021-11-30T12:28:00Z" w:initials="PW">
    <w:p w14:paraId="349CB45B" w14:textId="77777777" w:rsidR="00684393" w:rsidRDefault="00684393" w:rsidP="008470BF">
      <w:pPr>
        <w:pStyle w:val="CommentText"/>
      </w:pPr>
      <w:r>
        <w:rPr>
          <w:rStyle w:val="CommentReference"/>
        </w:rPr>
        <w:annotationRef/>
      </w:r>
      <w:r>
        <w:t xml:space="preserve">We feel this is appropriate and the details regarding how it was assessed are included below. </w:t>
      </w:r>
    </w:p>
  </w:comment>
  <w:comment w:id="4" w:author="McChesney, Gerry" w:date="2021-11-24T14:14:00Z" w:initials="MG">
    <w:p w14:paraId="26EA53E9" w14:textId="26B13422" w:rsidR="00CE4B8E" w:rsidRDefault="00CE4B8E" w:rsidP="006507D0">
      <w:pPr>
        <w:pStyle w:val="CommentText"/>
      </w:pPr>
      <w:r>
        <w:rPr>
          <w:rStyle w:val="CommentReference"/>
        </w:rPr>
        <w:annotationRef/>
      </w:r>
      <w:r>
        <w:t xml:space="preserve">In last sentence, please provide how this unpublished information should be cited. </w:t>
      </w:r>
    </w:p>
  </w:comment>
  <w:comment w:id="5" w:author="Nadav Nur" w:date="2021-11-30T11:22:00Z" w:initials="NN">
    <w:p w14:paraId="733D6B11" w14:textId="77777777" w:rsidR="006507D0" w:rsidRDefault="006507D0" w:rsidP="00196C9C">
      <w:pPr>
        <w:pStyle w:val="CommentText"/>
      </w:pPr>
      <w:r>
        <w:rPr>
          <w:rStyle w:val="CommentReference"/>
        </w:rPr>
        <w:annotationRef/>
      </w:r>
      <w:r>
        <w:t>Did you provide suggestion? I don't see that.</w:t>
      </w:r>
    </w:p>
  </w:comment>
  <w:comment w:id="6" w:author="Pete Warzybok" w:date="2021-11-30T12:16:00Z" w:initials="PW">
    <w:p w14:paraId="10034CB1" w14:textId="77777777" w:rsidR="004925B3" w:rsidRDefault="004925B3" w:rsidP="00767C68">
      <w:pPr>
        <w:pStyle w:val="CommentText"/>
      </w:pPr>
      <w:r>
        <w:rPr>
          <w:rStyle w:val="CommentReference"/>
        </w:rPr>
        <w:annotationRef/>
      </w:r>
      <w:r>
        <w:t xml:space="preserve">We don't really consider this as a report. It is simply a status update. Cite as N. Nur and P. Warzybok, personal communication or Point Blue unpublished data. </w:t>
      </w:r>
    </w:p>
  </w:comment>
  <w:comment w:id="9" w:author="McChesney, Gerry" w:date="2021-11-30T15:52:00Z" w:initials="MG">
    <w:p w14:paraId="096003AE" w14:textId="0C5F4304" w:rsidR="00225CA4" w:rsidRDefault="00225CA4">
      <w:pPr>
        <w:pStyle w:val="CommentText"/>
      </w:pPr>
      <w:r>
        <w:rPr>
          <w:rStyle w:val="CommentReference"/>
        </w:rPr>
        <w:annotationRef/>
      </w:r>
      <w:r>
        <w:t xml:space="preserve">Or N. </w:t>
      </w:r>
      <w:proofErr w:type="spellStart"/>
      <w:r>
        <w:t>Nur</w:t>
      </w:r>
      <w:proofErr w:type="spellEnd"/>
      <w:r>
        <w:t xml:space="preserve"> and P. </w:t>
      </w:r>
      <w:proofErr w:type="spellStart"/>
      <w:r>
        <w:t>Warzybok</w:t>
      </w:r>
      <w:proofErr w:type="spellEnd"/>
      <w:r>
        <w:t xml:space="preserve">, whichever you feel is appropriate. </w:t>
      </w:r>
    </w:p>
  </w:comment>
  <w:comment w:id="12" w:author="McChesney, Gerry" w:date="2021-11-24T14:11:00Z" w:initials="MG">
    <w:p w14:paraId="47F83337" w14:textId="6633E306" w:rsidR="00CE4B8E" w:rsidRDefault="00CE4B8E" w:rsidP="006542A9">
      <w:pPr>
        <w:pStyle w:val="CommentText"/>
      </w:pPr>
      <w:r>
        <w:rPr>
          <w:rStyle w:val="CommentReference"/>
        </w:rPr>
        <w:annotationRef/>
      </w:r>
      <w:r>
        <w:t>I think I like this one because it shows the annual values. If this were for a publication, which one do you think you would include?</w:t>
      </w:r>
      <w:r w:rsidR="00C7189B">
        <w:t xml:space="preserve"> Or, is there anything wrong with including both?</w:t>
      </w:r>
    </w:p>
  </w:comment>
  <w:comment w:id="13" w:author="Pete Warzybok" w:date="2021-11-30T10:01:00Z" w:initials="PW">
    <w:p w14:paraId="50401BF4" w14:textId="77777777" w:rsidR="00684393" w:rsidRDefault="009A0605" w:rsidP="00D37E47">
      <w:pPr>
        <w:pStyle w:val="CommentText"/>
      </w:pPr>
      <w:r>
        <w:rPr>
          <w:rStyle w:val="CommentReference"/>
        </w:rPr>
        <w:annotationRef/>
      </w:r>
      <w:r w:rsidR="00684393">
        <w:t>Agreed, I would  choose this one since it depicts the variability along with the modeled trend. I deleted the first version of the figure.</w:t>
      </w:r>
    </w:p>
  </w:comment>
  <w:comment w:id="15" w:author="McChesney, Gerry" w:date="2021-11-29T16:29:00Z" w:initials="MG">
    <w:p w14:paraId="4A5FD4A5" w14:textId="467D3E20" w:rsidR="00C7189B" w:rsidRDefault="00C7189B" w:rsidP="00684393">
      <w:pPr>
        <w:pStyle w:val="CommentText"/>
      </w:pPr>
      <w:r>
        <w:rPr>
          <w:rStyle w:val="CommentReference"/>
        </w:rPr>
        <w:annotationRef/>
      </w:r>
      <w:r>
        <w:t xml:space="preserve">Make sure to provide all references cited in the text. </w:t>
      </w:r>
    </w:p>
  </w:comment>
  <w:comment w:id="16" w:author="Pete Warzybok" w:date="2021-11-30T10:00:00Z" w:initials="PW">
    <w:p w14:paraId="4680DB8D" w14:textId="77777777" w:rsidR="009A0605" w:rsidRDefault="009A0605" w:rsidP="00B5747E">
      <w:pPr>
        <w:pStyle w:val="CommentText"/>
      </w:pPr>
      <w:r>
        <w:rPr>
          <w:rStyle w:val="CommentReference"/>
        </w:rPr>
        <w:annotationRef/>
      </w:r>
      <w:r>
        <w:t>Done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53DB48" w15:done="0"/>
  <w15:commentEx w15:paraId="349CB45B" w15:paraIdParent="5A53DB48" w15:done="0"/>
  <w15:commentEx w15:paraId="26EA53E9" w15:done="0"/>
  <w15:commentEx w15:paraId="733D6B11" w15:paraIdParent="26EA53E9" w15:done="0"/>
  <w15:commentEx w15:paraId="10034CB1" w15:paraIdParent="26EA53E9" w15:done="0"/>
  <w15:commentEx w15:paraId="096003AE" w15:done="0"/>
  <w15:commentEx w15:paraId="47F83337" w15:done="0"/>
  <w15:commentEx w15:paraId="50401BF4" w15:paraIdParent="47F83337" w15:done="0"/>
  <w15:commentEx w15:paraId="4A5FD4A5" w15:done="0"/>
  <w15:commentEx w15:paraId="4680DB8D" w15:paraIdParent="4A5FD4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07074" w16cex:dateUtc="2021-11-24T19:49:00Z"/>
  <w16cex:commentExtensible w16cex:durableId="25509788" w16cex:dateUtc="2021-11-30T18:28:00Z"/>
  <w16cex:commentExtensible w16cex:durableId="2550707B" w16cex:dateUtc="2021-11-24T20:14:00Z"/>
  <w16cex:commentExtensible w16cex:durableId="25506BC9" w16cex:dateUtc="2021-11-30T17:22:00Z"/>
  <w16cex:commentExtensible w16cex:durableId="2550949A" w16cex:dateUtc="2021-11-30T18:16:00Z"/>
  <w16cex:commentExtensible w16cex:durableId="2550707D" w16cex:dateUtc="2021-11-24T20:11:00Z"/>
  <w16cex:commentExtensible w16cex:durableId="255074F9" w16cex:dateUtc="2021-11-30T16:01:00Z"/>
  <w16cex:commentExtensible w16cex:durableId="2550707E" w16cex:dateUtc="2021-11-29T22:29:00Z"/>
  <w16cex:commentExtensible w16cex:durableId="255074B4" w16cex:dateUtc="2021-11-30T1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53DB48" w16cid:durableId="25507074"/>
  <w16cid:commentId w16cid:paraId="349CB45B" w16cid:durableId="25509788"/>
  <w16cid:commentId w16cid:paraId="26EA53E9" w16cid:durableId="2550707B"/>
  <w16cid:commentId w16cid:paraId="733D6B11" w16cid:durableId="25506BC9"/>
  <w16cid:commentId w16cid:paraId="10034CB1" w16cid:durableId="2550949A"/>
  <w16cid:commentId w16cid:paraId="47F83337" w16cid:durableId="2550707D"/>
  <w16cid:commentId w16cid:paraId="50401BF4" w16cid:durableId="255074F9"/>
  <w16cid:commentId w16cid:paraId="4A5FD4A5" w16cid:durableId="2550707E"/>
  <w16cid:commentId w16cid:paraId="4680DB8D" w16cid:durableId="255074B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Chesney, Gerry">
    <w15:presenceInfo w15:providerId="AD" w15:userId="S-1-5-21-2589800181-1723214923-4271176276-13034"/>
  </w15:person>
  <w15:person w15:author="Pete Warzybok">
    <w15:presenceInfo w15:providerId="AD" w15:userId="S::pwarzybok@pointblue.org::42be4467-dbdb-4783-a041-cb664cbbb0a4"/>
  </w15:person>
  <w15:person w15:author="Nadav Nur">
    <w15:presenceInfo w15:providerId="AD" w15:userId="S::nnur@pointblue.org::c3d8861f-2c93-4e62-924b-b4b5500d4a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B53"/>
    <w:rsid w:val="000C05DC"/>
    <w:rsid w:val="000C393B"/>
    <w:rsid w:val="000D42AF"/>
    <w:rsid w:val="00130D81"/>
    <w:rsid w:val="00190000"/>
    <w:rsid w:val="001A1E12"/>
    <w:rsid w:val="00225CA4"/>
    <w:rsid w:val="00264250"/>
    <w:rsid w:val="00295BE8"/>
    <w:rsid w:val="002B0633"/>
    <w:rsid w:val="002C4C78"/>
    <w:rsid w:val="00337044"/>
    <w:rsid w:val="003776BF"/>
    <w:rsid w:val="00483304"/>
    <w:rsid w:val="004925B3"/>
    <w:rsid w:val="004F45D7"/>
    <w:rsid w:val="00541B28"/>
    <w:rsid w:val="00551011"/>
    <w:rsid w:val="00553EA0"/>
    <w:rsid w:val="0057023C"/>
    <w:rsid w:val="00580942"/>
    <w:rsid w:val="006507D0"/>
    <w:rsid w:val="006542A9"/>
    <w:rsid w:val="00684393"/>
    <w:rsid w:val="006B15F5"/>
    <w:rsid w:val="006C3BBC"/>
    <w:rsid w:val="006F261B"/>
    <w:rsid w:val="007258FF"/>
    <w:rsid w:val="00726436"/>
    <w:rsid w:val="00747564"/>
    <w:rsid w:val="00797EF2"/>
    <w:rsid w:val="00815976"/>
    <w:rsid w:val="008739FF"/>
    <w:rsid w:val="0090254D"/>
    <w:rsid w:val="009303FB"/>
    <w:rsid w:val="00984320"/>
    <w:rsid w:val="009A0605"/>
    <w:rsid w:val="009F3FD7"/>
    <w:rsid w:val="00A10F20"/>
    <w:rsid w:val="00A620E0"/>
    <w:rsid w:val="00AA1937"/>
    <w:rsid w:val="00AA3763"/>
    <w:rsid w:val="00AA485C"/>
    <w:rsid w:val="00AD169C"/>
    <w:rsid w:val="00AF0FA7"/>
    <w:rsid w:val="00B26934"/>
    <w:rsid w:val="00B449E0"/>
    <w:rsid w:val="00B73AF0"/>
    <w:rsid w:val="00C66124"/>
    <w:rsid w:val="00C7189B"/>
    <w:rsid w:val="00CE4B8E"/>
    <w:rsid w:val="00D14B53"/>
    <w:rsid w:val="00D775C1"/>
    <w:rsid w:val="00D8394B"/>
    <w:rsid w:val="00DB1D44"/>
    <w:rsid w:val="00DC0B6D"/>
    <w:rsid w:val="00DD0C78"/>
    <w:rsid w:val="00E5777E"/>
    <w:rsid w:val="00E86392"/>
    <w:rsid w:val="00ED524C"/>
    <w:rsid w:val="00F07CD3"/>
    <w:rsid w:val="00F102DC"/>
    <w:rsid w:val="00F85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A0975"/>
  <w15:chartTrackingRefBased/>
  <w15:docId w15:val="{94C4AEDA-A238-4406-94C4-692A4501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7564"/>
    <w:rPr>
      <w:sz w:val="16"/>
      <w:szCs w:val="16"/>
    </w:rPr>
  </w:style>
  <w:style w:type="paragraph" w:styleId="CommentText">
    <w:name w:val="annotation text"/>
    <w:basedOn w:val="Normal"/>
    <w:link w:val="CommentTextChar"/>
    <w:uiPriority w:val="99"/>
    <w:unhideWhenUsed/>
    <w:rsid w:val="00747564"/>
    <w:pPr>
      <w:spacing w:line="240" w:lineRule="auto"/>
    </w:pPr>
    <w:rPr>
      <w:sz w:val="20"/>
      <w:szCs w:val="20"/>
    </w:rPr>
  </w:style>
  <w:style w:type="character" w:customStyle="1" w:styleId="CommentTextChar">
    <w:name w:val="Comment Text Char"/>
    <w:basedOn w:val="DefaultParagraphFont"/>
    <w:link w:val="CommentText"/>
    <w:uiPriority w:val="99"/>
    <w:rsid w:val="00747564"/>
    <w:rPr>
      <w:sz w:val="20"/>
      <w:szCs w:val="20"/>
    </w:rPr>
  </w:style>
  <w:style w:type="paragraph" w:styleId="CommentSubject">
    <w:name w:val="annotation subject"/>
    <w:basedOn w:val="CommentText"/>
    <w:next w:val="CommentText"/>
    <w:link w:val="CommentSubjectChar"/>
    <w:uiPriority w:val="99"/>
    <w:semiHidden/>
    <w:unhideWhenUsed/>
    <w:rsid w:val="00747564"/>
    <w:rPr>
      <w:b/>
      <w:bCs/>
    </w:rPr>
  </w:style>
  <w:style w:type="character" w:customStyle="1" w:styleId="CommentSubjectChar">
    <w:name w:val="Comment Subject Char"/>
    <w:basedOn w:val="CommentTextChar"/>
    <w:link w:val="CommentSubject"/>
    <w:uiPriority w:val="99"/>
    <w:semiHidden/>
    <w:rsid w:val="00747564"/>
    <w:rPr>
      <w:b/>
      <w:bCs/>
      <w:sz w:val="20"/>
      <w:szCs w:val="20"/>
    </w:rPr>
  </w:style>
  <w:style w:type="paragraph" w:styleId="Revision">
    <w:name w:val="Revision"/>
    <w:hidden/>
    <w:uiPriority w:val="99"/>
    <w:semiHidden/>
    <w:rsid w:val="00815976"/>
    <w:pPr>
      <w:spacing w:after="0" w:line="240" w:lineRule="auto"/>
    </w:pPr>
  </w:style>
  <w:style w:type="paragraph" w:styleId="BalloonText">
    <w:name w:val="Balloon Text"/>
    <w:basedOn w:val="Normal"/>
    <w:link w:val="BalloonTextChar"/>
    <w:uiPriority w:val="99"/>
    <w:semiHidden/>
    <w:unhideWhenUsed/>
    <w:rsid w:val="00AA37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3763"/>
    <w:rPr>
      <w:rFonts w:ascii="Segoe UI" w:hAnsi="Segoe UI" w:cs="Segoe UI"/>
      <w:sz w:val="18"/>
      <w:szCs w:val="18"/>
    </w:rPr>
  </w:style>
  <w:style w:type="paragraph" w:customStyle="1" w:styleId="Default">
    <w:name w:val="Default"/>
    <w:rsid w:val="00C718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semiHidden/>
    <w:unhideWhenUsed/>
    <w:rsid w:val="009A06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70219">
      <w:bodyDiv w:val="1"/>
      <w:marLeft w:val="0"/>
      <w:marRight w:val="0"/>
      <w:marTop w:val="0"/>
      <w:marBottom w:val="0"/>
      <w:divBdr>
        <w:top w:val="none" w:sz="0" w:space="0" w:color="auto"/>
        <w:left w:val="none" w:sz="0" w:space="0" w:color="auto"/>
        <w:bottom w:val="none" w:sz="0" w:space="0" w:color="auto"/>
        <w:right w:val="none" w:sz="0" w:space="0" w:color="auto"/>
      </w:divBdr>
      <w:divsChild>
        <w:div w:id="259609299">
          <w:marLeft w:val="0"/>
          <w:marRight w:val="0"/>
          <w:marTop w:val="0"/>
          <w:marBottom w:val="0"/>
          <w:divBdr>
            <w:top w:val="none" w:sz="0" w:space="0" w:color="auto"/>
            <w:left w:val="none" w:sz="0" w:space="0" w:color="auto"/>
            <w:bottom w:val="none" w:sz="0" w:space="0" w:color="auto"/>
            <w:right w:val="none" w:sz="0" w:space="0" w:color="auto"/>
          </w:divBdr>
        </w:div>
      </w:divsChild>
    </w:div>
    <w:div w:id="196816963">
      <w:bodyDiv w:val="1"/>
      <w:marLeft w:val="0"/>
      <w:marRight w:val="0"/>
      <w:marTop w:val="0"/>
      <w:marBottom w:val="0"/>
      <w:divBdr>
        <w:top w:val="none" w:sz="0" w:space="0" w:color="auto"/>
        <w:left w:val="none" w:sz="0" w:space="0" w:color="auto"/>
        <w:bottom w:val="none" w:sz="0" w:space="0" w:color="auto"/>
        <w:right w:val="none" w:sz="0" w:space="0" w:color="auto"/>
      </w:divBdr>
      <w:divsChild>
        <w:div w:id="231504801">
          <w:marLeft w:val="0"/>
          <w:marRight w:val="0"/>
          <w:marTop w:val="0"/>
          <w:marBottom w:val="0"/>
          <w:divBdr>
            <w:top w:val="none" w:sz="0" w:space="0" w:color="auto"/>
            <w:left w:val="none" w:sz="0" w:space="0" w:color="auto"/>
            <w:bottom w:val="none" w:sz="0" w:space="0" w:color="auto"/>
            <w:right w:val="none" w:sz="0" w:space="0" w:color="auto"/>
          </w:divBdr>
        </w:div>
      </w:divsChild>
    </w:div>
    <w:div w:id="187138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1002/ecs2.2878" TargetMode="External"/><Relationship Id="rId12"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microsoft.com/office/2018/08/relationships/commentsExtensible" Target="commentsExtensible.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Nadav Nur</dc:creator>
  <cp:keywords/>
  <dc:description/>
  <cp:lastModifiedBy>McChesney, Gerry</cp:lastModifiedBy>
  <cp:revision>2</cp:revision>
  <dcterms:created xsi:type="dcterms:W3CDTF">2021-11-30T23:54:00Z</dcterms:created>
  <dcterms:modified xsi:type="dcterms:W3CDTF">2021-11-30T23:54:00Z</dcterms:modified>
</cp:coreProperties>
</file>